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A2A" w:rsidRPr="004E1A2A" w:rsidRDefault="004E1A2A" w:rsidP="004E1A2A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4E1A2A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Эпоха дворцовых переворотов 1725-1762 8 класс</w:t>
      </w:r>
    </w:p>
    <w:p w:rsidR="004E1A2A" w:rsidRPr="004E1A2A" w:rsidRDefault="004E1A2A" w:rsidP="004E1A2A">
      <w:pPr>
        <w:shd w:val="clear" w:color="auto" w:fill="FFFFFF"/>
        <w:spacing w:after="0" w:line="315" w:lineRule="atLeast"/>
        <w:textAlignment w:val="baseline"/>
        <w:rPr>
          <w:rFonts w:ascii="inherit" w:eastAsia="Times New Roman" w:hAnsi="inherit" w:cs="Segoe UI"/>
          <w:color w:val="555555"/>
          <w:sz w:val="30"/>
          <w:szCs w:val="30"/>
          <w:lang w:eastAsia="ru-RU"/>
        </w:rPr>
      </w:pPr>
      <w:r>
        <w:rPr>
          <w:rFonts w:ascii="inherit" w:eastAsia="Times New Roman" w:hAnsi="inherit" w:cs="Segoe UI"/>
          <w:color w:val="555555"/>
          <w:sz w:val="30"/>
          <w:szCs w:val="30"/>
          <w:lang w:eastAsia="ru-RU"/>
        </w:rPr>
        <w:t xml:space="preserve"> </w:t>
      </w:r>
    </w:p>
    <w:p w:rsidR="004E1A2A" w:rsidRPr="004E1A2A" w:rsidRDefault="004E1A2A" w:rsidP="004E1A2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4E1A2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Период дворцовых переворотов охватывает время после смерти Петра I до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Петра II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Петра III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Екатерины I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Екатерины II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 Главная особенность внутренней политики эпохи дворцовых переворотов заключалась 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9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расширении</w:t>
        </w:r>
        <w:proofErr w:type="gram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привилегий дворянства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борьбе за освобождение крестьян от крепостного права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расширении полномочий городов, городского самоуправления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полном отсутствии фаворитов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1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Отметьте сподвижника Петра I, способствовавшего возведению на престол его супруги Екатерины I?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3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Н. Репнин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И. Долгорукий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А. Меншиков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Н. Некрасов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5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Когда был создан Верховный тайный совет?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7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в 1721 г.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в 1726 г.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в 1740 г.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в 1765 г.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9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Автором картины «Меншиков в Берёзове» является худож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ник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1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В. Суриков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И. Репин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 xml:space="preserve">3) Н. </w:t>
        </w:r>
        <w:proofErr w:type="spell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Ге</w:t>
        </w:r>
        <w:proofErr w:type="spell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П. Федотов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3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Какая придворная семья оказывала значительное влияние на Петра II?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5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Ягужинские</w:t>
        </w:r>
        <w:proofErr w:type="spell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Долгоруковы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Разумовские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Потёмкины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7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7.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Как назывались условия, в соответствии с которыми долж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на была править Анн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а Иоа</w:t>
        </w:r>
        <w:proofErr w:type="gram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нновна, согласно решению Верховного тайного совета?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9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протекции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кондиции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соглашения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проскрипции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1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В каком возрасте Иван Антонович вступил на престол?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3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ему не было и одного года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ему было 15 лет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в возрасте 25 лет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в возрасте 40 лет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5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 В годы 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правления</w:t>
        </w:r>
        <w:proofErr w:type="gram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какого государя в стране был открыт Московский университет?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7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1) Пётр 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Ш</w:t>
        </w:r>
        <w:proofErr w:type="gram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Пётр II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Елизавета Петровна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Анна Иоанновна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9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Какая экономическая реформа была проведена в годы прав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ления Елизаветы Петровны?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1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появление первых мануфактур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отмена внутренних таможенных пошлин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введение серебряного стандарта рубля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введение золотого стандарта рубля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3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Расположите в хронологической последовательности имена следующих правителей.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5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Анн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а Иоа</w:t>
        </w:r>
        <w:proofErr w:type="gram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нновна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Иван Антонович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Елизавета Петровна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Екатерина I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7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12.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Прочитайте отрывок из исторического сочинения и ответь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те на вопросы.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9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«Императрица _______________ была от природы одарена самыми выдающимися качествами, как телесными, так и душев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ными. Ещё в самой нежной юности, в возрасте двенадцати лет… она была хорошо сложена и очень красива, но весьма дородна, полна здоровья и живости, и ходила так проворно, что все, особенно дамы, с трудом за ней поспевали, уверен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 xml:space="preserve">но чувствуя себя на прогулках верхом и на борту корабля… Она была очень обходительна, умела скрывать свои 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чувства</w:t>
        </w:r>
        <w:proofErr w:type="gram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и была настолько далека от жестокости и настолько 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чело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веколюбива</w:t>
        </w:r>
        <w:proofErr w:type="gram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, что, не желая проливать крови, не наказывала смертью ни убийцу, ни разбойников».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1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lastRenderedPageBreak/>
          <w:t>1) О какой императрице идёт речь?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Какое высшее учебное заведение было открыто в правление этой императрицы?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В каком городе было открыто это учебное заведение?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3405"/>
        <w:gridCol w:w="3405"/>
        <w:gridCol w:w="3420"/>
      </w:tblGrid>
      <w:tr w:rsidR="004E1A2A" w:rsidRPr="004E1A2A" w:rsidTr="004E1A2A">
        <w:trPr>
          <w:trHeight w:val="868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E1A2A" w:rsidRPr="004E1A2A" w:rsidRDefault="004E1A2A" w:rsidP="004E1A2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E1A2A" w:rsidRPr="004E1A2A" w:rsidRDefault="004E1A2A" w:rsidP="004E1A2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E1A2A" w:rsidRPr="004E1A2A" w:rsidRDefault="004E1A2A" w:rsidP="004E1A2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E1A2A" w:rsidRPr="004E1A2A" w:rsidRDefault="004E1A2A" w:rsidP="004E1A2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4E1A2A" w:rsidRPr="004E1A2A" w:rsidRDefault="004E1A2A" w:rsidP="004E1A2A">
      <w:pPr>
        <w:shd w:val="clear" w:color="auto" w:fill="FFFFFF"/>
        <w:spacing w:line="300" w:lineRule="atLeast"/>
        <w:textAlignment w:val="baseline"/>
        <w:rPr>
          <w:ins w:id="5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bookmarkStart w:id="53" w:name="_GoBack"/>
      <w:bookmarkEnd w:id="53"/>
      <w:ins w:id="54" w:author="Unknown">
        <w:r w:rsidRPr="004E1A2A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Яндекс.Директ</w:t>
        </w:r>
        <w:r w:rsidRPr="004E1A2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55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6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Почему период с 1725 по 1762 г. называют «эпохой дворцовых переворотов»?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57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proofErr w:type="gramStart"/>
      <w:ins w:id="58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в это время было построено огромное количество новых дворцов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за этот период были проведены существенные реформы в истории государства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в этот период сменилось несколько правителей, некоторые из них пришли к власти путём переворотов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в это время Россия вышла к берегам Чёрного моря, что стало переворотом во внешней политике государства</w:t>
        </w:r>
        <w:proofErr w:type="gramEnd"/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59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0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В каком году Пётр I издал указ о престолонаследии, по которому государь получал право самостоятельно назначать наследника престола?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61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2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1714 г.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1722 г.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lastRenderedPageBreak/>
          <w:t>3) 1725 г.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1730 г.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63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4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Как звали внука Петра I, сына царевича Алексея, который был одним из возможных претендентов на престол после смерти Петра I?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65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6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Пётр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Павел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Андрей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Алексей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67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8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Какой новый орган власти был создан в годы правления Екатерины I?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69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0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Правительствующий Сенат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Святейший Синод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Верховный совет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Верховный тайный совет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71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2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Что послужило сюжетом для картины В.И. Сурикова «Меншиков в Берёзове»?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73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4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1) подготовка Меншиковым дворцового переворота в </w:t>
        </w:r>
        <w:proofErr w:type="spell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пальзу</w:t>
        </w:r>
        <w:proofErr w:type="spell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своей дочери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ссылка Меншикова с семьёй в Сибирь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военный совет в ходе Северной войны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договор Меншикова с представителями Османской импе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рии о военно-политическом союзе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75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6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Как назывался документ, отрывок из которого гласит: «ни с кем войны не начинать, миру не заключать… у шляхет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ства живота и имения и чести без суда не отнимать, вотчи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ны и деревни не жаловать»?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77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8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Заключение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Вердикт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Проскрипции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Кондиции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79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80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Почему правителю Ивану Антоновичу требовался регент?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81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82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регентство было закреплено условиями договора его вступления на престол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правитель был малолетним, поэтому для правления тре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бовался регент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правитель был иностранного происхождения, в таких случаях всегда назначался регент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правитель был болезненным, поэтому нуждался в опеке регента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83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84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 С 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именем</w:t>
        </w:r>
        <w:proofErr w:type="gram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какого государственного деятеля связано возник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новение в России первого высшего учебного заведения — Московского университета?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85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86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Ф. Лефорт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Г. Потёмкин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И. Шувалов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А. Курбский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87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88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Как долго была на престоле императрица Елизавета Петровна?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89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90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lastRenderedPageBreak/>
          <w:t>1) полгода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один год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15 лет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20 лет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91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92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В каком году Пётр III был свергнут с престола?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93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94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1725 г.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1730 г.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1741 г.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1762 г.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95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96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Расположите в хронологической последовательности имена правителей эпохи дворцовых переворотов.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97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98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Елизавета Петровна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Анн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а Иоа</w:t>
        </w:r>
        <w:proofErr w:type="gram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нновна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Екатерина I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Иван Антонович</w:t>
        </w:r>
      </w:ins>
    </w:p>
    <w:p w:rsidR="004E1A2A" w:rsidRPr="004E1A2A" w:rsidRDefault="004E1A2A" w:rsidP="004E1A2A">
      <w:pPr>
        <w:shd w:val="clear" w:color="auto" w:fill="FFFFFF"/>
        <w:spacing w:after="0" w:line="300" w:lineRule="atLeast"/>
        <w:textAlignment w:val="baseline"/>
        <w:rPr>
          <w:ins w:id="99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00" w:author="Unknown">
        <w:r w:rsidRPr="004E1A2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12.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Прочитайте отрывок из документа и ответьте на вопросы.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101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02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«Ещё обещаемся… без оного Верховного тайного совета со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 xml:space="preserve">гласия: … вотчины и деревни не жаловать, в придворные 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чины</w:t>
        </w:r>
        <w:proofErr w:type="gram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как русских, так и иноземцев, без совета Верховного тайного совета не производить, государственные доходы в расход не употреблять и всех верных своих подданных в </w:t>
        </w:r>
        <w:proofErr w:type="spell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неотменной</w:t>
        </w:r>
        <w:proofErr w:type="spell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своей милости содержать, а буде чего по сему обе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щанию не исполню и не додержу, то лишена буду короны российской».</w:t>
        </w:r>
      </w:ins>
    </w:p>
    <w:p w:rsidR="004E1A2A" w:rsidRPr="004E1A2A" w:rsidRDefault="004E1A2A" w:rsidP="004E1A2A">
      <w:pPr>
        <w:shd w:val="clear" w:color="auto" w:fill="FFFFFF"/>
        <w:spacing w:after="390" w:line="300" w:lineRule="atLeast"/>
        <w:textAlignment w:val="baseline"/>
        <w:rPr>
          <w:ins w:id="103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04" w:author="Unknown"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Кому данный документ был представлен на подпись?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В каком году был составлен данный документ?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 xml:space="preserve">3) Назовите правителя, после </w:t>
        </w:r>
        <w:proofErr w:type="gram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смерти</w:t>
        </w:r>
        <w:proofErr w:type="gram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которого был составлен данный документ.</w:t>
        </w:r>
      </w:ins>
    </w:p>
    <w:p w:rsidR="004E1A2A" w:rsidRPr="004E1A2A" w:rsidRDefault="004E1A2A" w:rsidP="004E1A2A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05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proofErr w:type="gramStart"/>
      <w:ins w:id="106" w:author="Unknown">
        <w:r w:rsidRPr="004E1A2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Эпоха дворцовых переворотов 1725-1762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4E1A2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1-4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2-1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3-3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4-2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5-1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6-2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7-2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8-1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9-3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10-2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11-4123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12.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1) Елизавета Петровна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Университет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lastRenderedPageBreak/>
          <w:t>3) Москва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4E1A2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1-3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2-2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3-1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4-4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5-2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6-4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7-2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8-3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9-4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10-4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11-3241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12.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 xml:space="preserve">1) Анна </w:t>
        </w:r>
        <w:proofErr w:type="spellStart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Иоановна</w:t>
        </w:r>
        <w:proofErr w:type="spellEnd"/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1730 г.</w:t>
        </w:r>
        <w:r w:rsidRPr="004E1A2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Пётр II</w:t>
        </w:r>
        <w:proofErr w:type="gramEnd"/>
      </w:ins>
    </w:p>
    <w:p w:rsidR="00B91AA3" w:rsidRDefault="00B91AA3"/>
    <w:sectPr w:rsidR="00B9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A8"/>
    <w:rsid w:val="002E40A8"/>
    <w:rsid w:val="004E1A2A"/>
    <w:rsid w:val="00B9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1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E1A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1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1A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4E1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E1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1A2A"/>
    <w:rPr>
      <w:b/>
      <w:bCs/>
    </w:rPr>
  </w:style>
  <w:style w:type="character" w:customStyle="1" w:styleId="apple-converted-space">
    <w:name w:val="apple-converted-space"/>
    <w:basedOn w:val="a0"/>
    <w:rsid w:val="004E1A2A"/>
  </w:style>
  <w:style w:type="character" w:styleId="a5">
    <w:name w:val="Hyperlink"/>
    <w:basedOn w:val="a0"/>
    <w:uiPriority w:val="99"/>
    <w:semiHidden/>
    <w:unhideWhenUsed/>
    <w:rsid w:val="004E1A2A"/>
    <w:rPr>
      <w:color w:val="0000FF"/>
      <w:u w:val="single"/>
    </w:rPr>
  </w:style>
  <w:style w:type="paragraph" w:customStyle="1" w:styleId="sertxt">
    <w:name w:val="sertxt"/>
    <w:basedOn w:val="a"/>
    <w:rsid w:val="004E1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E1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A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1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E1A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1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1A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4E1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E1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1A2A"/>
    <w:rPr>
      <w:b/>
      <w:bCs/>
    </w:rPr>
  </w:style>
  <w:style w:type="character" w:customStyle="1" w:styleId="apple-converted-space">
    <w:name w:val="apple-converted-space"/>
    <w:basedOn w:val="a0"/>
    <w:rsid w:val="004E1A2A"/>
  </w:style>
  <w:style w:type="character" w:styleId="a5">
    <w:name w:val="Hyperlink"/>
    <w:basedOn w:val="a0"/>
    <w:uiPriority w:val="99"/>
    <w:semiHidden/>
    <w:unhideWhenUsed/>
    <w:rsid w:val="004E1A2A"/>
    <w:rPr>
      <w:color w:val="0000FF"/>
      <w:u w:val="single"/>
    </w:rPr>
  </w:style>
  <w:style w:type="paragraph" w:customStyle="1" w:styleId="sertxt">
    <w:name w:val="sertxt"/>
    <w:basedOn w:val="a"/>
    <w:rsid w:val="004E1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E1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A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6063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6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199589027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5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896</Words>
  <Characters>5108</Characters>
  <Application>Microsoft Office Word</Application>
  <DocSecurity>0</DocSecurity>
  <Lines>42</Lines>
  <Paragraphs>11</Paragraphs>
  <ScaleCrop>false</ScaleCrop>
  <Company/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2019-02-26T09:45:00Z</dcterms:created>
  <dcterms:modified xsi:type="dcterms:W3CDTF">2019-02-26T09:47:00Z</dcterms:modified>
</cp:coreProperties>
</file>